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ins w:id="1" w:author="曲超" w:date="2019-09-27T14:57:52Z"/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pPrChange w:id="0" w:author="曲超" w:date="2019-09-27T14:57:57Z">
          <w:pPr>
            <w:keepNext w:val="0"/>
            <w:keepLines w:val="0"/>
            <w:pageBreakBefore w:val="0"/>
            <w:kinsoku/>
            <w:overflowPunct/>
            <w:autoSpaceDE/>
            <w:autoSpaceDN/>
            <w:bidi w:val="0"/>
            <w:adjustRightInd/>
            <w:snapToGrid/>
            <w:spacing w:line="560" w:lineRule="exact"/>
            <w:jc w:val="center"/>
            <w:textAlignment w:val="auto"/>
            <w:outlineLvl w:val="9"/>
          </w:pPr>
        </w:pPrChange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:rPrChange w:id="2" w:author="曲超" w:date="2019-09-27T14:57:31Z">
            <w:rPr>
              <w:rFonts w:hint="eastAsia" w:ascii="Times New Roman" w:hAnsi="Times New Roman" w:eastAsia="方正小标宋简体" w:cs="Times New Roman"/>
              <w:sz w:val="44"/>
              <w:szCs w:val="44"/>
              <w:lang w:val="en-US" w:eastAsia="zh-CN"/>
            </w:rPr>
          </w:rPrChange>
        </w:rPr>
        <w:t>项目汇总表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ins w:id="3" w:author="曲超" w:date="2019-09-27T14:57:12Z"/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:rPrChange w:id="4" w:author="曲超" w:date="2019-09-27T14:57:31Z">
            <w:rPr>
              <w:ins w:id="5" w:author="曲超" w:date="2019-09-27T14:57:12Z"/>
              <w:rFonts w:hint="eastAsia" w:ascii="Times New Roman" w:hAnsi="Times New Roman" w:eastAsia="方正小标宋简体" w:cs="Times New Roman"/>
              <w:sz w:val="44"/>
              <w:szCs w:val="44"/>
              <w:lang w:val="en-US" w:eastAsia="zh-CN"/>
            </w:rPr>
          </w:rPrChange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  <w:rPrChange w:id="7" w:author="曲超" w:date="2019-09-27T14:57:24Z">
            <w:rPr>
              <w:rFonts w:hint="eastAsia" w:ascii="Times New Roman" w:hAnsi="Times New Roman" w:eastAsia="方正小标宋简体" w:cs="Times New Roman"/>
              <w:sz w:val="44"/>
              <w:szCs w:val="44"/>
              <w:lang w:val="en-US" w:eastAsia="zh-CN"/>
            </w:rPr>
          </w:rPrChange>
        </w:rPr>
        <w:pPrChange w:id="6" w:author="曲超" w:date="2019-09-27T14:57:15Z">
          <w:pPr>
            <w:keepNext w:val="0"/>
            <w:keepLines w:val="0"/>
            <w:pageBreakBefore w:val="0"/>
            <w:kinsoku/>
            <w:overflowPunct/>
            <w:autoSpaceDE/>
            <w:autoSpaceDN/>
            <w:bidi w:val="0"/>
            <w:adjustRightInd/>
            <w:snapToGrid/>
            <w:spacing w:line="560" w:lineRule="exact"/>
            <w:jc w:val="center"/>
            <w:textAlignment w:val="auto"/>
            <w:outlineLvl w:val="9"/>
          </w:pPr>
        </w:pPrChange>
      </w:pPr>
      <w:ins w:id="8" w:author="曲超" w:date="2019-09-27T14:57:14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  <w:rPrChange w:id="9" w:author="曲超" w:date="2019-09-27T14:57:24Z">
              <w:rPr>
                <w:rFonts w:hint="eastAsia" w:ascii="Times New Roman" w:hAnsi="Times New Roman" w:eastAsia="方正小标宋简体" w:cs="Times New Roman"/>
                <w:sz w:val="44"/>
                <w:szCs w:val="44"/>
                <w:lang w:val="en-US" w:eastAsia="zh-CN"/>
              </w:rPr>
            </w:rPrChange>
          </w:rPr>
          <w:t>地市</w:t>
        </w:r>
      </w:ins>
      <w:ins w:id="11" w:author="曲超" w:date="2019-09-27T14:57:18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  <w:rPrChange w:id="12" w:author="曲超" w:date="2019-09-27T14:57:24Z">
              <w:rPr>
                <w:rFonts w:hint="eastAsia" w:ascii="Times New Roman" w:hAnsi="Times New Roman" w:eastAsia="方正小标宋简体" w:cs="Times New Roman"/>
                <w:sz w:val="44"/>
                <w:szCs w:val="44"/>
                <w:lang w:val="en-US" w:eastAsia="zh-CN"/>
              </w:rPr>
            </w:rPrChange>
          </w:rPr>
          <w:t>：</w:t>
        </w:r>
      </w:ins>
      <w:ins w:id="14" w:author="曲超" w:date="2019-09-27T14:57:37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 xml:space="preserve">       </w:t>
        </w:r>
      </w:ins>
      <w:ins w:id="15" w:author="曲超" w:date="2019-09-27T14:57:38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 xml:space="preserve">                              </w:t>
        </w:r>
      </w:ins>
      <w:ins w:id="16" w:author="曲超" w:date="2019-09-27T14:57:39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 xml:space="preserve"> </w:t>
        </w:r>
      </w:ins>
      <w:ins w:id="17" w:author="曲超" w:date="2019-09-27T14:57:48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填报人</w:t>
        </w:r>
      </w:ins>
      <w:ins w:id="18" w:author="曲超" w:date="2019-09-27T14:57:49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：</w:t>
        </w:r>
      </w:ins>
    </w:p>
    <w:tbl>
      <w:tblPr>
        <w:tblStyle w:val="7"/>
        <w:tblW w:w="13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19" w:author="曲超" w:date="2019-09-27T14:58:06Z">
          <w:tblPr>
            <w:tblStyle w:val="7"/>
            <w:tblW w:w="13340" w:type="dxa"/>
            <w:tblInd w:w="0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855"/>
        <w:gridCol w:w="2309"/>
        <w:gridCol w:w="2649"/>
        <w:gridCol w:w="2417"/>
        <w:gridCol w:w="2086"/>
        <w:gridCol w:w="1707"/>
        <w:gridCol w:w="1517"/>
        <w:tblGridChange w:id="20">
          <w:tblGrid>
            <w:gridCol w:w="843"/>
            <w:gridCol w:w="2275"/>
            <w:gridCol w:w="2609"/>
            <w:gridCol w:w="2381"/>
            <w:gridCol w:w="2056"/>
            <w:gridCol w:w="1681"/>
            <w:gridCol w:w="1495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1" w:author="曲超" w:date="2019-09-27T14:58:0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441" w:hRule="atLeast"/>
          <w:trPrChange w:id="21" w:author="曲超" w:date="2019-09-27T14:58:06Z">
            <w:trPr>
              <w:trHeight w:val="1436" w:hRule="atLeast"/>
            </w:trPr>
          </w:trPrChange>
        </w:trPr>
        <w:tc>
          <w:tcPr>
            <w:tcW w:w="855" w:type="dxa"/>
            <w:vAlign w:val="center"/>
            <w:tcPrChange w:id="22" w:author="曲超" w:date="2019-09-27T14:58:06Z">
              <w:tcPr>
                <w:tcW w:w="843" w:type="dxa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2309" w:type="dxa"/>
            <w:vAlign w:val="center"/>
            <w:tcPrChange w:id="23" w:author="曲超" w:date="2019-09-27T14:58:06Z">
              <w:tcPr>
                <w:tcW w:w="2275" w:type="dxa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申报类型</w:t>
            </w:r>
          </w:p>
        </w:tc>
        <w:tc>
          <w:tcPr>
            <w:tcW w:w="2649" w:type="dxa"/>
            <w:vAlign w:val="center"/>
            <w:tcPrChange w:id="24" w:author="曲超" w:date="2019-09-27T14:58:06Z">
              <w:tcPr>
                <w:tcW w:w="2609" w:type="dxa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项目申报名称</w:t>
            </w:r>
          </w:p>
        </w:tc>
        <w:tc>
          <w:tcPr>
            <w:tcW w:w="2417" w:type="dxa"/>
            <w:vAlign w:val="center"/>
            <w:tcPrChange w:id="25" w:author="曲超" w:date="2019-09-27T14:58:06Z">
              <w:tcPr>
                <w:tcW w:w="2381" w:type="dxa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2086" w:type="dxa"/>
            <w:vAlign w:val="center"/>
            <w:tcPrChange w:id="26" w:author="曲超" w:date="2019-09-27T14:58:06Z">
              <w:tcPr>
                <w:tcW w:w="2056" w:type="dxa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707" w:type="dxa"/>
            <w:vAlign w:val="center"/>
            <w:tcPrChange w:id="27" w:author="曲超" w:date="2019-09-27T14:58:06Z">
              <w:tcPr>
                <w:tcW w:w="1681" w:type="dxa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517" w:type="dxa"/>
            <w:vAlign w:val="center"/>
            <w:tcPrChange w:id="28" w:author="曲超" w:date="2019-09-27T14:58:06Z">
              <w:tcPr>
                <w:tcW w:w="1495" w:type="dxa"/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9" w:author="曲超" w:date="2019-09-27T14:58:0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41" w:hRule="atLeast"/>
          <w:trPrChange w:id="29" w:author="曲超" w:date="2019-09-27T14:58:06Z">
            <w:trPr>
              <w:trHeight w:val="733" w:hRule="atLeast"/>
            </w:trPr>
          </w:trPrChange>
        </w:trPr>
        <w:tc>
          <w:tcPr>
            <w:tcW w:w="855" w:type="dxa"/>
            <w:vAlign w:val="top"/>
            <w:tcPrChange w:id="30" w:author="曲超" w:date="2019-09-27T14:58:06Z">
              <w:tcPr>
                <w:tcW w:w="843" w:type="dxa"/>
                <w:vAlign w:val="top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  <w:tc>
          <w:tcPr>
            <w:tcW w:w="2309" w:type="dxa"/>
            <w:vAlign w:val="top"/>
            <w:tcPrChange w:id="31" w:author="曲超" w:date="2019-09-27T14:58:06Z">
              <w:tcPr>
                <w:tcW w:w="2275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49" w:type="dxa"/>
            <w:vAlign w:val="top"/>
            <w:tcPrChange w:id="32" w:author="曲超" w:date="2019-09-27T14:58:06Z">
              <w:tcPr>
                <w:tcW w:w="2609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417" w:type="dxa"/>
            <w:vAlign w:val="top"/>
            <w:tcPrChange w:id="33" w:author="曲超" w:date="2019-09-27T14:58:06Z">
              <w:tcPr>
                <w:tcW w:w="2381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vAlign w:val="top"/>
            <w:tcPrChange w:id="34" w:author="曲超" w:date="2019-09-27T14:58:06Z">
              <w:tcPr>
                <w:tcW w:w="2056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top"/>
            <w:tcPrChange w:id="35" w:author="曲超" w:date="2019-09-27T14:58:06Z">
              <w:tcPr>
                <w:tcW w:w="1681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517" w:type="dxa"/>
            <w:vAlign w:val="top"/>
            <w:tcPrChange w:id="36" w:author="曲超" w:date="2019-09-27T14:58:06Z">
              <w:tcPr>
                <w:tcW w:w="1495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7" w:author="曲超" w:date="2019-09-27T14:58:0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41" w:hRule="atLeast"/>
          <w:trPrChange w:id="37" w:author="曲超" w:date="2019-09-27T14:58:06Z">
            <w:trPr>
              <w:trHeight w:val="733" w:hRule="atLeast"/>
            </w:trPr>
          </w:trPrChange>
        </w:trPr>
        <w:tc>
          <w:tcPr>
            <w:tcW w:w="855" w:type="dxa"/>
            <w:vAlign w:val="top"/>
            <w:tcPrChange w:id="38" w:author="曲超" w:date="2019-09-27T14:58:06Z">
              <w:tcPr>
                <w:tcW w:w="843" w:type="dxa"/>
                <w:vAlign w:val="top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</w:t>
            </w:r>
          </w:p>
        </w:tc>
        <w:tc>
          <w:tcPr>
            <w:tcW w:w="2309" w:type="dxa"/>
            <w:vAlign w:val="top"/>
            <w:tcPrChange w:id="39" w:author="曲超" w:date="2019-09-27T14:58:06Z">
              <w:tcPr>
                <w:tcW w:w="2275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49" w:type="dxa"/>
            <w:vAlign w:val="top"/>
            <w:tcPrChange w:id="40" w:author="曲超" w:date="2019-09-27T14:58:06Z">
              <w:tcPr>
                <w:tcW w:w="2609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417" w:type="dxa"/>
            <w:vAlign w:val="top"/>
            <w:tcPrChange w:id="41" w:author="曲超" w:date="2019-09-27T14:58:06Z">
              <w:tcPr>
                <w:tcW w:w="2381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vAlign w:val="top"/>
            <w:tcPrChange w:id="42" w:author="曲超" w:date="2019-09-27T14:58:06Z">
              <w:tcPr>
                <w:tcW w:w="2056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top"/>
            <w:tcPrChange w:id="43" w:author="曲超" w:date="2019-09-27T14:58:06Z">
              <w:tcPr>
                <w:tcW w:w="1681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517" w:type="dxa"/>
            <w:vAlign w:val="top"/>
            <w:tcPrChange w:id="44" w:author="曲超" w:date="2019-09-27T14:58:06Z">
              <w:tcPr>
                <w:tcW w:w="1495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5" w:author="曲超" w:date="2019-09-27T14:58:0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84" w:hRule="atLeast"/>
          <w:trPrChange w:id="45" w:author="曲超" w:date="2019-09-27T14:58:06Z">
            <w:trPr>
              <w:trHeight w:val="766" w:hRule="atLeast"/>
            </w:trPr>
          </w:trPrChange>
        </w:trPr>
        <w:tc>
          <w:tcPr>
            <w:tcW w:w="855" w:type="dxa"/>
            <w:vAlign w:val="top"/>
            <w:tcPrChange w:id="46" w:author="曲超" w:date="2019-09-27T14:58:06Z">
              <w:tcPr>
                <w:tcW w:w="843" w:type="dxa"/>
                <w:vAlign w:val="top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</w:t>
            </w:r>
          </w:p>
        </w:tc>
        <w:tc>
          <w:tcPr>
            <w:tcW w:w="2309" w:type="dxa"/>
            <w:vAlign w:val="top"/>
            <w:tcPrChange w:id="47" w:author="曲超" w:date="2019-09-27T14:58:06Z">
              <w:tcPr>
                <w:tcW w:w="2275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649" w:type="dxa"/>
            <w:vAlign w:val="top"/>
            <w:tcPrChange w:id="48" w:author="曲超" w:date="2019-09-27T14:58:06Z">
              <w:tcPr>
                <w:tcW w:w="2609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417" w:type="dxa"/>
            <w:vAlign w:val="top"/>
            <w:tcPrChange w:id="49" w:author="曲超" w:date="2019-09-27T14:58:06Z">
              <w:tcPr>
                <w:tcW w:w="2381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vAlign w:val="top"/>
            <w:tcPrChange w:id="50" w:author="曲超" w:date="2019-09-27T14:58:06Z">
              <w:tcPr>
                <w:tcW w:w="2056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707" w:type="dxa"/>
            <w:vAlign w:val="top"/>
            <w:tcPrChange w:id="51" w:author="曲超" w:date="2019-09-27T14:58:06Z">
              <w:tcPr>
                <w:tcW w:w="1681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1517" w:type="dxa"/>
            <w:vAlign w:val="top"/>
            <w:tcPrChange w:id="52" w:author="曲超" w:date="2019-09-27T14:58:06Z">
              <w:tcPr>
                <w:tcW w:w="1495" w:type="dxa"/>
                <w:vAlign w:val="top"/>
              </w:tcPr>
            </w:tcPrChange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小标宋简体" w:cs="Times New Roman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申报类型分为：关键技术与平台创新类、集成创新与融合应用类</w:t>
      </w:r>
    </w:p>
    <w:p/>
    <w:sectPr>
      <w:pgSz w:w="16838" w:h="11906" w:orient="landscape"/>
      <w:pgMar w:top="1860" w:right="1440" w:bottom="1860" w:left="144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7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C44D6"/>
    <w:rsid w:val="0BD37061"/>
    <w:rsid w:val="1ACC608F"/>
    <w:rsid w:val="1E066161"/>
    <w:rsid w:val="216440FB"/>
    <w:rsid w:val="287C44D6"/>
    <w:rsid w:val="35E94658"/>
    <w:rsid w:val="42D80BD5"/>
    <w:rsid w:val="4AF64AF3"/>
    <w:rsid w:val="4BEF438C"/>
    <w:rsid w:val="519F5AD4"/>
    <w:rsid w:val="5D975CC7"/>
    <w:rsid w:val="60A90621"/>
    <w:rsid w:val="6A5C477D"/>
    <w:rsid w:val="6E174424"/>
    <w:rsid w:val="725E13B4"/>
    <w:rsid w:val="790C4FD8"/>
    <w:rsid w:val="7EAF39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2019-09-27T06:50:00Z</dcterms:created>
  <dc:creator>曲超</dc:creator>
  <cp:lastModifiedBy>曲超</cp:lastModifiedBy>
  <dcterms:modified xsi:type="dcterms:W3CDTF">2019-09-27T06:58:57Z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